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F24B" w14:textId="64201826" w:rsidR="00E17E03" w:rsidRDefault="00980DBA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ins w:id="1" w:author="Ciarán Busby" w:date="2025-04-08T09:10:00Z">
        <w:r>
          <w:rPr>
            <w:rFonts w:ascii="Calibri" w:eastAsia="Calibri" w:hAnsi="Calibri" w:cs="Calibri"/>
            <w:noProof/>
            <w:color w:val="4472C4" w:themeColor="accent1"/>
          </w:rPr>
          <w:drawing>
            <wp:anchor distT="0" distB="0" distL="114300" distR="114300" simplePos="0" relativeHeight="251659264" behindDoc="0" locked="0" layoutInCell="1" allowOverlap="1" wp14:anchorId="0055FDC1" wp14:editId="29944580">
              <wp:simplePos x="0" y="0"/>
              <wp:positionH relativeFrom="margin">
                <wp:align>right</wp:align>
              </wp:positionH>
              <wp:positionV relativeFrom="paragraph">
                <wp:posOffset>-704850</wp:posOffset>
              </wp:positionV>
              <wp:extent cx="1295399" cy="647700"/>
              <wp:effectExtent l="0" t="0" r="635" b="0"/>
              <wp:wrapNone/>
              <wp:docPr id="73661512" name="Picture 2" descr="A blue text on a black background&#10;&#10;AI-generated content may b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3661512" name="Picture 2" descr="A blue text on a black background&#10;&#10;AI-generated content may be incorrect."/>
                      <pic:cNvPicPr/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95399" cy="6477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58240" behindDoc="0" locked="0" layoutInCell="1" allowOverlap="1" wp14:anchorId="098DA897" wp14:editId="2BF9CF59">
              <wp:simplePos x="0" y="0"/>
              <wp:positionH relativeFrom="margin">
                <wp:posOffset>0</wp:posOffset>
              </wp:positionH>
              <wp:positionV relativeFrom="paragraph">
                <wp:posOffset>-542925</wp:posOffset>
              </wp:positionV>
              <wp:extent cx="1462701" cy="327025"/>
              <wp:effectExtent l="0" t="0" r="4445" b="0"/>
              <wp:wrapNone/>
              <wp:docPr id="435652520" name="Picture 1" descr="A blue and white logo&#10;&#10;AI-generated content may be incorrect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35652520" name="Picture 1" descr="A blue and white logo&#10;&#10;AI-generated content may be incorrect."/>
                      <pic:cNvPicPr/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62701" cy="327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E17E03">
        <w:t>TransferMate Education | Student Playbook</w:t>
      </w:r>
      <w:bookmarkEnd w:id="0"/>
    </w:p>
    <w:p w14:paraId="058DC1C8" w14:textId="5C957887" w:rsidR="00E17E03" w:rsidRDefault="00E17E03" w:rsidP="00E17E03">
      <w:pPr>
        <w:spacing w:line="257" w:lineRule="auto"/>
        <w:rPr>
          <w:b/>
          <w:bCs/>
        </w:rPr>
      </w:pPr>
    </w:p>
    <w:p w14:paraId="6B6A4784" w14:textId="62EDF3F1" w:rsidR="00E17E03" w:rsidRPr="005C193C" w:rsidRDefault="00E17E03" w:rsidP="00E17E03">
      <w:pP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E17E03">
        <w:rPr>
          <w:b/>
          <w:bCs/>
          <w:sz w:val="24"/>
          <w:szCs w:val="24"/>
        </w:rPr>
        <w:t>Email Templa</w:t>
      </w:r>
      <w:r w:rsidRPr="002C19BA">
        <w:rPr>
          <w:b/>
          <w:bCs/>
          <w:sz w:val="24"/>
          <w:szCs w:val="24"/>
        </w:rPr>
        <w:t xml:space="preserve">te </w:t>
      </w:r>
      <w:r w:rsidR="002C19BA" w:rsidRPr="002C19BA">
        <w:rPr>
          <w:b/>
          <w:bCs/>
        </w:rPr>
        <w:t>– International Student Offices</w:t>
      </w:r>
    </w:p>
    <w:p w14:paraId="4A05AA2F" w14:textId="335D5B23" w:rsidR="00303A3B" w:rsidRDefault="00980DBA" w:rsidP="00303A3B">
      <w:pPr>
        <w:spacing w:line="257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Your international student offices can use this email template</w:t>
      </w:r>
      <w:r w:rsidR="00303A3B" w:rsidRPr="70435BDF">
        <w:rPr>
          <w:rFonts w:ascii="Calibri" w:eastAsia="Calibri" w:hAnsi="Calibri" w:cs="Calibri"/>
          <w:lang w:val="en-US"/>
        </w:rPr>
        <w:t xml:space="preserve"> as a follow-up for new and continuing international students </w:t>
      </w:r>
      <w:r w:rsidR="00753291" w:rsidRPr="70435BDF">
        <w:rPr>
          <w:rFonts w:ascii="Calibri" w:eastAsia="Calibri" w:hAnsi="Calibri" w:cs="Calibri"/>
          <w:lang w:val="en-US"/>
        </w:rPr>
        <w:t xml:space="preserve">who have yet to pay their </w:t>
      </w:r>
      <w:r w:rsidR="00CF49F8" w:rsidRPr="70435BDF">
        <w:rPr>
          <w:rFonts w:ascii="Calibri" w:eastAsia="Calibri" w:hAnsi="Calibri" w:cs="Calibri"/>
          <w:lang w:val="en-US"/>
        </w:rPr>
        <w:t xml:space="preserve">tuition and housing </w:t>
      </w:r>
      <w:r w:rsidR="00303A3B" w:rsidRPr="70435BDF">
        <w:rPr>
          <w:rFonts w:ascii="Calibri" w:eastAsia="Calibri" w:hAnsi="Calibri" w:cs="Calibri"/>
          <w:lang w:val="en-US"/>
        </w:rPr>
        <w:t>fees</w:t>
      </w:r>
      <w:r w:rsidR="607AE5D8" w:rsidRPr="70435BDF">
        <w:rPr>
          <w:rFonts w:ascii="Calibri" w:eastAsia="Calibri" w:hAnsi="Calibri" w:cs="Calibri"/>
          <w:lang w:val="en-US"/>
        </w:rPr>
        <w:t xml:space="preserve"> in more supportive detail</w:t>
      </w:r>
      <w:r w:rsidR="00303A3B" w:rsidRPr="70435BDF">
        <w:rPr>
          <w:rFonts w:ascii="Calibri" w:eastAsia="Calibri" w:hAnsi="Calibri" w:cs="Calibri"/>
          <w:lang w:val="en-US"/>
        </w:rPr>
        <w:t xml:space="preserve">. </w:t>
      </w:r>
    </w:p>
    <w:p w14:paraId="38E22FF3" w14:textId="3B3AFEAD" w:rsidR="00E17E03" w:rsidRPr="00E17E03" w:rsidRDefault="00E17E03">
      <w:pPr>
        <w:rPr>
          <w:b/>
          <w:bCs/>
        </w:rPr>
      </w:pPr>
      <w:r w:rsidRPr="70435BDF">
        <w:rPr>
          <w:b/>
          <w:bCs/>
        </w:rPr>
        <w:t>-------------------------------------------------------------------------------------------------------------------------------------</w:t>
      </w:r>
    </w:p>
    <w:p w14:paraId="2AD74DDC" w14:textId="791CE23C" w:rsidR="00E17E03" w:rsidRPr="00230BAF" w:rsidRDefault="00E17E03" w:rsidP="00E17E03">
      <w:pPr>
        <w:spacing w:line="257" w:lineRule="auto"/>
        <w:rPr>
          <w:b/>
          <w:bCs/>
        </w:rPr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Subject: </w:t>
      </w:r>
      <w:r w:rsidR="00230BAF" w:rsidRPr="00D26A25">
        <w:rPr>
          <w:rFonts w:ascii="Calibri" w:eastAsia="Calibri" w:hAnsi="Calibri" w:cs="Calibri"/>
          <w:color w:val="4472C4" w:themeColor="accent1"/>
          <w:lang w:val="en-US"/>
        </w:rPr>
        <w:t xml:space="preserve">*|FNAME|*, </w:t>
      </w:r>
      <w:r w:rsidR="00230BAF" w:rsidRPr="3197B6CD">
        <w:rPr>
          <w:rFonts w:ascii="Calibri" w:eastAsia="Calibri" w:hAnsi="Calibri" w:cs="Calibri"/>
          <w:lang w:val="en-US"/>
        </w:rPr>
        <w:t>don’t forget to pay your (</w:t>
      </w:r>
      <w:r w:rsidR="00230BAF" w:rsidRPr="0030417D">
        <w:rPr>
          <w:rFonts w:ascii="Calibri" w:eastAsia="Calibri" w:hAnsi="Calibri" w:cs="Calibri"/>
          <w:color w:val="4472C4" w:themeColor="accent1"/>
          <w:lang w:val="en-US"/>
        </w:rPr>
        <w:t>INSERT INSTITUTION NAME</w:t>
      </w:r>
      <w:r w:rsidR="00230BAF" w:rsidRPr="3197B6CD">
        <w:rPr>
          <w:rFonts w:ascii="Calibri" w:eastAsia="Calibri" w:hAnsi="Calibri" w:cs="Calibri"/>
          <w:lang w:val="en-US"/>
        </w:rPr>
        <w:t>) student tuition an</w:t>
      </w:r>
      <w:r w:rsidR="00230BAF">
        <w:rPr>
          <w:rFonts w:ascii="Calibri" w:eastAsia="Calibri" w:hAnsi="Calibri" w:cs="Calibri"/>
          <w:lang w:val="en-US"/>
        </w:rPr>
        <w:t>d housing fees</w:t>
      </w:r>
      <w:r w:rsidR="00230BAF" w:rsidRPr="3197B6CD">
        <w:rPr>
          <w:rFonts w:ascii="Calibri" w:eastAsia="Calibri" w:hAnsi="Calibri" w:cs="Calibri"/>
          <w:lang w:val="en-US"/>
        </w:rPr>
        <w:t>.</w:t>
      </w:r>
    </w:p>
    <w:p w14:paraId="2BAE8078" w14:textId="05861ACD" w:rsidR="003628F5" w:rsidRPr="003628F5" w:rsidRDefault="003628F5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>Preview text</w:t>
      </w:r>
      <w:r w:rsidRPr="3197B6CD">
        <w:rPr>
          <w:rFonts w:ascii="Calibri" w:eastAsia="Calibri" w:hAnsi="Calibri" w:cs="Calibri"/>
          <w:lang w:val="en-US"/>
        </w:rPr>
        <w:t xml:space="preserve">: </w:t>
      </w:r>
      <w:r w:rsidR="004F6A15">
        <w:rPr>
          <w:rFonts w:ascii="Calibri" w:eastAsia="Calibri" w:hAnsi="Calibri" w:cs="Calibri"/>
          <w:lang w:val="en-US"/>
        </w:rPr>
        <w:t>M</w:t>
      </w:r>
      <w:r w:rsidR="00563FCB">
        <w:rPr>
          <w:rFonts w:ascii="Calibri" w:eastAsia="Calibri" w:hAnsi="Calibri" w:cs="Calibri"/>
          <w:lang w:val="en-US"/>
        </w:rPr>
        <w:t>inimize international transfer fees</w:t>
      </w:r>
      <w:r w:rsidR="004F6A15">
        <w:rPr>
          <w:rFonts w:ascii="Calibri" w:eastAsia="Calibri" w:hAnsi="Calibri" w:cs="Calibri"/>
          <w:lang w:val="en-US"/>
        </w:rPr>
        <w:t xml:space="preserve"> with </w:t>
      </w:r>
      <w:r w:rsidR="001F4ED1">
        <w:rPr>
          <w:rFonts w:ascii="Calibri" w:eastAsia="Calibri" w:hAnsi="Calibri" w:cs="Calibri"/>
          <w:lang w:val="en-US"/>
        </w:rPr>
        <w:t>TransferMate in partnership with Barclays</w:t>
      </w:r>
      <w:r w:rsidR="001B4121">
        <w:rPr>
          <w:rFonts w:ascii="Calibri" w:eastAsia="Calibri" w:hAnsi="Calibri" w:cs="Calibri"/>
          <w:lang w:val="en-US"/>
        </w:rPr>
        <w:t>.</w:t>
      </w:r>
    </w:p>
    <w:p w14:paraId="20D2B5C9" w14:textId="0363EE02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Body: </w:t>
      </w:r>
    </w:p>
    <w:p w14:paraId="33BEF6A0" w14:textId="77777777" w:rsidR="000E3291" w:rsidRDefault="000E3291" w:rsidP="000E3291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Dear </w:t>
      </w:r>
      <w:r w:rsidRPr="0030417D">
        <w:rPr>
          <w:rFonts w:ascii="Calibri" w:eastAsia="Calibri" w:hAnsi="Calibri" w:cs="Calibri"/>
          <w:color w:val="4472C4" w:themeColor="accent1"/>
          <w:lang w:val="en-US"/>
        </w:rPr>
        <w:t>*|FNAME|*,</w:t>
      </w:r>
    </w:p>
    <w:p w14:paraId="400838B5" w14:textId="26CDCDDD" w:rsidR="000E3291" w:rsidRDefault="000E3291" w:rsidP="000E3291">
      <w:pPr>
        <w:spacing w:line="257" w:lineRule="auto"/>
        <w:rPr>
          <w:rFonts w:ascii="Calibri" w:eastAsia="Calibri" w:hAnsi="Calibri" w:cs="Calibri"/>
          <w:lang w:val="en-US"/>
        </w:rPr>
      </w:pPr>
      <w:r w:rsidRPr="29867834">
        <w:rPr>
          <w:rFonts w:ascii="Calibri" w:eastAsia="Calibri" w:hAnsi="Calibri" w:cs="Calibri"/>
          <w:lang w:val="en-US"/>
        </w:rPr>
        <w:t xml:space="preserve">Paying </w:t>
      </w:r>
      <w:r w:rsidR="005D1EA9">
        <w:rPr>
          <w:rFonts w:ascii="Calibri" w:eastAsia="Calibri" w:hAnsi="Calibri" w:cs="Calibri"/>
          <w:lang w:val="en-US"/>
        </w:rPr>
        <w:t>student</w:t>
      </w:r>
      <w:r w:rsidRPr="29867834">
        <w:rPr>
          <w:rFonts w:ascii="Calibri" w:eastAsia="Calibri" w:hAnsi="Calibri" w:cs="Calibri"/>
          <w:lang w:val="en-US"/>
        </w:rPr>
        <w:t xml:space="preserve"> tuition</w:t>
      </w:r>
      <w:r w:rsidR="005D1EA9">
        <w:rPr>
          <w:rFonts w:ascii="Calibri" w:eastAsia="Calibri" w:hAnsi="Calibri" w:cs="Calibri"/>
          <w:lang w:val="en-US"/>
        </w:rPr>
        <w:t xml:space="preserve"> and housing fees</w:t>
      </w:r>
      <w:r w:rsidRPr="29867834">
        <w:rPr>
          <w:rFonts w:ascii="Calibri" w:eastAsia="Calibri" w:hAnsi="Calibri" w:cs="Calibri"/>
          <w:lang w:val="en-US"/>
        </w:rPr>
        <w:t xml:space="preserve"> internationally can be </w:t>
      </w:r>
      <w:r w:rsidR="007C004C">
        <w:rPr>
          <w:rFonts w:ascii="Calibri" w:eastAsia="Calibri" w:hAnsi="Calibri" w:cs="Calibri"/>
          <w:lang w:val="en-US"/>
        </w:rPr>
        <w:t>stressful</w:t>
      </w:r>
      <w:r w:rsidRPr="29867834">
        <w:rPr>
          <w:rFonts w:ascii="Calibri" w:eastAsia="Calibri" w:hAnsi="Calibri" w:cs="Calibri"/>
          <w:lang w:val="en-US"/>
        </w:rPr>
        <w:t xml:space="preserve">. When you pay via traditional methods, the money you send goes through multiple banks </w:t>
      </w:r>
      <w:r w:rsidR="00753291">
        <w:rPr>
          <w:rFonts w:ascii="Calibri" w:eastAsia="Calibri" w:hAnsi="Calibri" w:cs="Calibri"/>
          <w:lang w:val="en-US"/>
        </w:rPr>
        <w:t>worldwide</w:t>
      </w:r>
      <w:r w:rsidRPr="29867834">
        <w:rPr>
          <w:rFonts w:ascii="Calibri" w:eastAsia="Calibri" w:hAnsi="Calibri" w:cs="Calibri"/>
          <w:lang w:val="en-US"/>
        </w:rPr>
        <w:t xml:space="preserve"> to reach (</w:t>
      </w:r>
      <w:r w:rsidRPr="0030417D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29867834">
        <w:rPr>
          <w:rFonts w:ascii="Calibri" w:eastAsia="Calibri" w:hAnsi="Calibri" w:cs="Calibri"/>
          <w:lang w:val="en-US"/>
        </w:rPr>
        <w:t xml:space="preserve">). </w:t>
      </w:r>
    </w:p>
    <w:p w14:paraId="167456C4" w14:textId="7540A684" w:rsidR="000E3291" w:rsidRDefault="000E3291" w:rsidP="000E3291">
      <w:pPr>
        <w:spacing w:line="257" w:lineRule="auto"/>
      </w:pPr>
      <w:r w:rsidRPr="70435BDF">
        <w:rPr>
          <w:rFonts w:ascii="Calibri" w:eastAsia="Calibri" w:hAnsi="Calibri" w:cs="Calibri"/>
          <w:lang w:val="en-US"/>
        </w:rPr>
        <w:t>Each transfer between banks incurs handling charges and foreign exchange costs, so the money you send to (</w:t>
      </w:r>
      <w:r w:rsidRPr="70435BDF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70435BDF">
        <w:rPr>
          <w:rFonts w:ascii="Calibri" w:eastAsia="Calibri" w:hAnsi="Calibri" w:cs="Calibri"/>
          <w:lang w:val="en-US"/>
        </w:rPr>
        <w:t xml:space="preserve">) </w:t>
      </w:r>
      <w:r w:rsidR="002E38C4" w:rsidRPr="70435BDF">
        <w:rPr>
          <w:rFonts w:ascii="Calibri" w:eastAsia="Calibri" w:hAnsi="Calibri" w:cs="Calibri"/>
          <w:lang w:val="en-US"/>
        </w:rPr>
        <w:t>becomes</w:t>
      </w:r>
      <w:r w:rsidRPr="70435BDF">
        <w:rPr>
          <w:rFonts w:ascii="Calibri" w:eastAsia="Calibri" w:hAnsi="Calibri" w:cs="Calibri"/>
          <w:lang w:val="en-US"/>
        </w:rPr>
        <w:t xml:space="preserve"> less than what you sent. </w:t>
      </w:r>
    </w:p>
    <w:p w14:paraId="20417C8F" w14:textId="43F5137F" w:rsidR="00A13B48" w:rsidRDefault="00B63CF4" w:rsidP="000E3291">
      <w:pPr>
        <w:spacing w:line="257" w:lineRule="auto"/>
        <w:rPr>
          <w:rFonts w:ascii="Calibri" w:eastAsia="Calibri" w:hAnsi="Calibri" w:cs="Calibri"/>
          <w:lang w:val="en-US"/>
        </w:rPr>
      </w:pPr>
      <w:bookmarkStart w:id="2" w:name="_Hlk139534455"/>
      <w:r>
        <w:rPr>
          <w:rFonts w:ascii="Calibri" w:eastAsia="Calibri" w:hAnsi="Calibri" w:cs="Calibri"/>
          <w:lang w:val="en-US"/>
        </w:rPr>
        <w:t xml:space="preserve">An easy and safe way to pay is through </w:t>
      </w:r>
      <w:r w:rsidR="001F4ED1">
        <w:rPr>
          <w:rFonts w:ascii="Calibri" w:eastAsia="Calibri" w:hAnsi="Calibri" w:cs="Calibri"/>
          <w:lang w:val="en-US"/>
        </w:rPr>
        <w:t>TransferMate in partnership with Barclays.</w:t>
      </w:r>
      <w:r w:rsidR="007C004C">
        <w:rPr>
          <w:rFonts w:ascii="Calibri" w:eastAsia="Calibri" w:hAnsi="Calibri" w:cs="Calibri"/>
          <w:lang w:val="en-US"/>
        </w:rPr>
        <w:t xml:space="preserve"> </w:t>
      </w:r>
      <w:bookmarkEnd w:id="2"/>
      <w:r w:rsidR="001F4ED1">
        <w:rPr>
          <w:rFonts w:ascii="Calibri" w:eastAsia="Calibri" w:hAnsi="Calibri" w:cs="Calibri"/>
          <w:lang w:val="en-US"/>
        </w:rPr>
        <w:t xml:space="preserve">It enables you to </w:t>
      </w:r>
      <w:r w:rsidR="00A13B48" w:rsidRPr="69E61FFE">
        <w:rPr>
          <w:rFonts w:ascii="Calibri" w:eastAsia="Calibri" w:hAnsi="Calibri" w:cs="Calibri"/>
          <w:lang w:val="en-US"/>
        </w:rPr>
        <w:t xml:space="preserve">pay online from accounts in your home country and </w:t>
      </w:r>
      <w:r w:rsidR="00A13B48">
        <w:rPr>
          <w:rFonts w:ascii="Calibri" w:eastAsia="Calibri" w:hAnsi="Calibri" w:cs="Calibri"/>
          <w:lang w:val="en-US"/>
        </w:rPr>
        <w:t xml:space="preserve">in your </w:t>
      </w:r>
      <w:r w:rsidR="00A13B48" w:rsidRPr="69E61FFE">
        <w:rPr>
          <w:rFonts w:ascii="Calibri" w:eastAsia="Calibri" w:hAnsi="Calibri" w:cs="Calibri"/>
          <w:lang w:val="en-US"/>
        </w:rPr>
        <w:t xml:space="preserve">local currency. </w:t>
      </w:r>
    </w:p>
    <w:p w14:paraId="4A792041" w14:textId="021D19F7" w:rsidR="000E3291" w:rsidRDefault="000E3291" w:rsidP="000E3291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Use TransferMate </w:t>
      </w:r>
      <w:r w:rsidR="001F4ED1">
        <w:rPr>
          <w:rFonts w:ascii="Calibri" w:eastAsia="Calibri" w:hAnsi="Calibri" w:cs="Calibri"/>
          <w:lang w:val="en-US"/>
        </w:rPr>
        <w:t xml:space="preserve">in partnership with Barclays </w:t>
      </w:r>
      <w:r w:rsidRPr="3197B6CD">
        <w:rPr>
          <w:rFonts w:ascii="Calibri" w:eastAsia="Calibri" w:hAnsi="Calibri" w:cs="Calibri"/>
          <w:lang w:val="en-US"/>
        </w:rPr>
        <w:t xml:space="preserve">to: </w:t>
      </w:r>
    </w:p>
    <w:p w14:paraId="23D72745" w14:textId="27C8B196" w:rsidR="000E3291" w:rsidRPr="00B26E73" w:rsidRDefault="000E3291" w:rsidP="00930AC3">
      <w:pPr>
        <w:pStyle w:val="ListParagraph"/>
        <w:numPr>
          <w:ilvl w:val="0"/>
          <w:numId w:val="3"/>
        </w:numPr>
        <w:spacing w:line="276" w:lineRule="auto"/>
        <w:rPr>
          <w:rFonts w:ascii="Calibri" w:eastAsia="Calibri" w:hAnsi="Calibri" w:cs="Calibri"/>
          <w:lang w:val="en-US"/>
        </w:rPr>
      </w:pPr>
      <w:r w:rsidRPr="00B26E73">
        <w:rPr>
          <w:rFonts w:ascii="Calibri" w:eastAsia="Calibri" w:hAnsi="Calibri" w:cs="Calibri"/>
          <w:lang w:val="en-US"/>
        </w:rPr>
        <w:t>Pay from your home country in your local currency</w:t>
      </w:r>
      <w:r w:rsidR="00707624">
        <w:rPr>
          <w:rFonts w:ascii="Calibri" w:eastAsia="Calibri" w:hAnsi="Calibri" w:cs="Calibri"/>
          <w:lang w:val="en-US"/>
        </w:rPr>
        <w:t>.</w:t>
      </w:r>
    </w:p>
    <w:p w14:paraId="5CE0B4F9" w14:textId="37499F37" w:rsidR="00BA1A36" w:rsidRPr="00930AC3" w:rsidRDefault="007C004C" w:rsidP="00930AC3">
      <w:pPr>
        <w:pStyle w:val="NoSpacing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Receive p</w:t>
      </w:r>
      <w:r w:rsidR="00BA1A36">
        <w:rPr>
          <w:lang w:val="en-US"/>
        </w:rPr>
        <w:t>referential foreign exchange rates, with a promise to match competitor rates.</w:t>
      </w:r>
    </w:p>
    <w:p w14:paraId="0BDBEB6A" w14:textId="0F7BC061" w:rsidR="00BA1A36" w:rsidRPr="00930AC3" w:rsidRDefault="007C004C" w:rsidP="00930AC3">
      <w:pPr>
        <w:pStyle w:val="NoSpacing"/>
        <w:numPr>
          <w:ilvl w:val="0"/>
          <w:numId w:val="3"/>
        </w:numPr>
        <w:spacing w:line="360" w:lineRule="auto"/>
        <w:rPr>
          <w:lang w:val="en-US"/>
        </w:rPr>
      </w:pPr>
      <w:r w:rsidRPr="001B4121">
        <w:rPr>
          <w:lang w:val="en-US"/>
        </w:rPr>
        <w:t>Avail of</w:t>
      </w:r>
      <w:r>
        <w:rPr>
          <w:i/>
          <w:iCs/>
          <w:lang w:val="en-US"/>
        </w:rPr>
        <w:t xml:space="preserve"> </w:t>
      </w:r>
      <w:r w:rsidR="00BA1A36">
        <w:rPr>
          <w:i/>
          <w:iCs/>
          <w:lang w:val="en-US"/>
        </w:rPr>
        <w:t>Zero</w:t>
      </w:r>
      <w:r w:rsidR="00BA1A36">
        <w:rPr>
          <w:lang w:val="en-US"/>
        </w:rPr>
        <w:t xml:space="preserve"> international transfer fees. </w:t>
      </w:r>
    </w:p>
    <w:p w14:paraId="64633760" w14:textId="7A247586" w:rsidR="00BA1A36" w:rsidRPr="00930AC3" w:rsidRDefault="00CD2B26" w:rsidP="00930AC3">
      <w:pPr>
        <w:pStyle w:val="ListParagraph"/>
        <w:numPr>
          <w:ilvl w:val="0"/>
          <w:numId w:val="3"/>
        </w:numPr>
        <w:spacing w:line="360" w:lineRule="auto"/>
        <w:rPr>
          <w:rFonts w:ascii="Calibri" w:eastAsia="Calibri" w:hAnsi="Calibri" w:cs="Calibri"/>
          <w:lang w:val="en-US"/>
        </w:rPr>
      </w:pPr>
      <w:r w:rsidRPr="70435BDF">
        <w:rPr>
          <w:rFonts w:ascii="Calibri" w:eastAsia="Calibri" w:hAnsi="Calibri" w:cs="Calibri"/>
          <w:lang w:val="en-US"/>
        </w:rPr>
        <w:t xml:space="preserve">Track your payment </w:t>
      </w:r>
      <w:r w:rsidR="4453CB85" w:rsidRPr="70435BDF">
        <w:rPr>
          <w:rFonts w:ascii="Calibri" w:eastAsia="Calibri" w:hAnsi="Calibri" w:cs="Calibri"/>
          <w:lang w:val="en-US"/>
        </w:rPr>
        <w:t xml:space="preserve">live </w:t>
      </w:r>
      <w:r w:rsidRPr="70435BDF">
        <w:rPr>
          <w:rFonts w:ascii="Calibri" w:eastAsia="Calibri" w:hAnsi="Calibri" w:cs="Calibri"/>
          <w:lang w:val="en-US"/>
        </w:rPr>
        <w:t>any</w:t>
      </w:r>
      <w:r w:rsidR="007C004C">
        <w:rPr>
          <w:rFonts w:ascii="Calibri" w:eastAsia="Calibri" w:hAnsi="Calibri" w:cs="Calibri"/>
          <w:lang w:val="en-US"/>
        </w:rPr>
        <w:t xml:space="preserve"> </w:t>
      </w:r>
      <w:r w:rsidRPr="70435BDF">
        <w:rPr>
          <w:rFonts w:ascii="Calibri" w:eastAsia="Calibri" w:hAnsi="Calibri" w:cs="Calibri"/>
          <w:lang w:val="en-US"/>
        </w:rPr>
        <w:t xml:space="preserve">time via </w:t>
      </w:r>
      <w:r w:rsidR="45B03403" w:rsidRPr="70435BDF">
        <w:rPr>
          <w:rFonts w:ascii="Calibri" w:eastAsia="Calibri" w:hAnsi="Calibri" w:cs="Calibri"/>
          <w:lang w:val="en-US"/>
        </w:rPr>
        <w:t xml:space="preserve">your </w:t>
      </w:r>
      <w:r w:rsidR="00995C9B">
        <w:rPr>
          <w:rFonts w:ascii="Calibri" w:eastAsia="Calibri" w:hAnsi="Calibri" w:cs="Calibri"/>
          <w:lang w:val="en-US"/>
        </w:rPr>
        <w:t>(</w:t>
      </w:r>
      <w:r w:rsidR="00995C9B" w:rsidRPr="00995C9B">
        <w:rPr>
          <w:rFonts w:ascii="Calibri" w:eastAsia="Calibri" w:hAnsi="Calibri" w:cs="Calibri"/>
          <w:color w:val="4472C4" w:themeColor="accent1"/>
          <w:lang w:val="en-US"/>
        </w:rPr>
        <w:t>STUDENT PORTAL</w:t>
      </w:r>
      <w:commentRangeStart w:id="3"/>
      <w:commentRangeEnd w:id="3"/>
      <w:r w:rsidRPr="00995C9B">
        <w:rPr>
          <w:color w:val="4472C4" w:themeColor="accent1"/>
        </w:rPr>
        <w:commentReference w:id="3"/>
      </w:r>
      <w:r w:rsidR="00995C9B" w:rsidRPr="00995C9B">
        <w:rPr>
          <w:rFonts w:ascii="Calibri" w:eastAsia="Calibri" w:hAnsi="Calibri" w:cs="Calibri"/>
          <w:color w:val="4472C4" w:themeColor="accent1"/>
          <w:lang w:val="en-US"/>
        </w:rPr>
        <w:t>/PAYMENT PAGE</w:t>
      </w:r>
      <w:r w:rsidR="00995C9B">
        <w:rPr>
          <w:rFonts w:ascii="Calibri" w:eastAsia="Calibri" w:hAnsi="Calibri" w:cs="Calibri"/>
          <w:lang w:val="en-US"/>
        </w:rPr>
        <w:t>)</w:t>
      </w:r>
      <w:r w:rsidR="4FFCA0CC" w:rsidRPr="70435BDF">
        <w:rPr>
          <w:rFonts w:ascii="Calibri" w:eastAsia="Calibri" w:hAnsi="Calibri" w:cs="Calibri"/>
          <w:lang w:val="en-US"/>
        </w:rPr>
        <w:t>.</w:t>
      </w:r>
      <w:r w:rsidRPr="70435BDF">
        <w:rPr>
          <w:rFonts w:ascii="Calibri" w:eastAsia="Calibri" w:hAnsi="Calibri" w:cs="Calibri"/>
          <w:lang w:val="en-US"/>
        </w:rPr>
        <w:t xml:space="preserve"> </w:t>
      </w:r>
    </w:p>
    <w:p w14:paraId="31FC6E36" w14:textId="43210CFD" w:rsidR="00CD2B26" w:rsidRPr="00024997" w:rsidRDefault="007C004C" w:rsidP="00930AC3">
      <w:pPr>
        <w:pStyle w:val="ListParagraph"/>
        <w:numPr>
          <w:ilvl w:val="0"/>
          <w:numId w:val="3"/>
        </w:numPr>
        <w:spacing w:line="360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Use</w:t>
      </w:r>
      <w:r w:rsidR="00CD2B26" w:rsidRPr="70435BDF">
        <w:rPr>
          <w:rFonts w:ascii="Calibri" w:eastAsia="Calibri" w:hAnsi="Calibri" w:cs="Calibri"/>
          <w:lang w:val="en-US"/>
        </w:rPr>
        <w:t xml:space="preserve"> 24/7 multilingual </w:t>
      </w:r>
      <w:r>
        <w:rPr>
          <w:rFonts w:ascii="Calibri" w:eastAsia="Calibri" w:hAnsi="Calibri" w:cs="Calibri"/>
          <w:lang w:val="en-US"/>
        </w:rPr>
        <w:t>student support</w:t>
      </w:r>
      <w:r w:rsidR="0032490F" w:rsidRPr="70435BDF">
        <w:rPr>
          <w:rFonts w:ascii="Calibri" w:eastAsia="Calibri" w:hAnsi="Calibri" w:cs="Calibri"/>
          <w:lang w:val="en-US"/>
        </w:rPr>
        <w:t xml:space="preserve"> </w:t>
      </w:r>
      <w:r w:rsidR="00CD2B26" w:rsidRPr="70435BDF">
        <w:rPr>
          <w:rFonts w:ascii="Calibri" w:eastAsia="Calibri" w:hAnsi="Calibri" w:cs="Calibri"/>
          <w:lang w:val="en-US"/>
        </w:rPr>
        <w:t xml:space="preserve">by phone, email, and live chat. </w:t>
      </w:r>
    </w:p>
    <w:p w14:paraId="457BE418" w14:textId="77777777" w:rsidR="00B26E73" w:rsidRPr="00B26E73" w:rsidRDefault="000E3291" w:rsidP="00B26E73">
      <w:pPr>
        <w:rPr>
          <w:rFonts w:ascii="Calibri" w:eastAsia="Calibri" w:hAnsi="Calibri" w:cs="Calibri"/>
          <w:lang w:val="en-US"/>
        </w:rPr>
      </w:pPr>
      <w:r w:rsidRPr="70435BDF">
        <w:rPr>
          <w:rFonts w:ascii="Calibri" w:eastAsia="Calibri" w:hAnsi="Calibri" w:cs="Calibri"/>
          <w:lang w:val="en-US"/>
        </w:rPr>
        <w:t>Use any of the following payment options from your home country:</w:t>
      </w:r>
    </w:p>
    <w:p w14:paraId="7DDAF5A1" w14:textId="2EDA9EF6" w:rsidR="00930AC3" w:rsidRDefault="000E3291" w:rsidP="002A7553">
      <w:pPr>
        <w:pStyle w:val="NoSpacing"/>
        <w:rPr>
          <w:lang w:val="en-US"/>
        </w:rPr>
      </w:pPr>
      <w:r w:rsidRPr="3197B6CD">
        <w:rPr>
          <w:lang w:val="en-US"/>
        </w:rPr>
        <w:t xml:space="preserve">- </w:t>
      </w:r>
      <w:r w:rsidR="00930AC3">
        <w:rPr>
          <w:lang w:val="en-US"/>
        </w:rPr>
        <w:t>Debit/Credit Card</w:t>
      </w:r>
    </w:p>
    <w:p w14:paraId="26E3079B" w14:textId="3C12C1C7" w:rsidR="000E3291" w:rsidRDefault="00930AC3" w:rsidP="002A7553">
      <w:pPr>
        <w:pStyle w:val="NoSpacing"/>
      </w:pPr>
      <w:r>
        <w:rPr>
          <w:lang w:val="en-US"/>
        </w:rPr>
        <w:t xml:space="preserve">- </w:t>
      </w:r>
      <w:r w:rsidR="000E3291" w:rsidRPr="3197B6CD">
        <w:rPr>
          <w:lang w:val="en-US"/>
        </w:rPr>
        <w:t>Union Pay</w:t>
      </w:r>
    </w:p>
    <w:p w14:paraId="6EA7915C" w14:textId="77777777" w:rsidR="000E3291" w:rsidRDefault="000E3291" w:rsidP="002A7553">
      <w:pPr>
        <w:pStyle w:val="NoSpacing"/>
        <w:rPr>
          <w:lang w:val="en-US"/>
        </w:rPr>
      </w:pPr>
      <w:r w:rsidRPr="73F517DC">
        <w:rPr>
          <w:lang w:val="en-US"/>
        </w:rPr>
        <w:t>- AliPay</w:t>
      </w:r>
    </w:p>
    <w:p w14:paraId="08E78E9C" w14:textId="047A93AB" w:rsidR="000E3291" w:rsidRDefault="000E3291" w:rsidP="002A7553">
      <w:pPr>
        <w:pStyle w:val="NoSpacing"/>
        <w:rPr>
          <w:lang w:val="en-US"/>
        </w:rPr>
      </w:pPr>
      <w:r w:rsidRPr="3197B6CD">
        <w:rPr>
          <w:lang w:val="en-US"/>
        </w:rPr>
        <w:t>- Wire Transfers</w:t>
      </w:r>
    </w:p>
    <w:p w14:paraId="6D7FAB3C" w14:textId="21923A69" w:rsidR="00CD2B26" w:rsidRDefault="00CD2B26" w:rsidP="002A7553">
      <w:pPr>
        <w:pStyle w:val="NoSpacing"/>
      </w:pPr>
      <w:r>
        <w:rPr>
          <w:lang w:val="en-US"/>
        </w:rPr>
        <w:t>- And More</w:t>
      </w:r>
    </w:p>
    <w:p w14:paraId="48F0B2DC" w14:textId="77777777" w:rsidR="002A7553" w:rsidRDefault="002A7553" w:rsidP="000E3291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</w:p>
    <w:p w14:paraId="23279FF1" w14:textId="6A14BE3B" w:rsidR="0032490F" w:rsidRDefault="000E3291" w:rsidP="1E18F5A2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  <w:r w:rsidRPr="1E18F5A2">
        <w:rPr>
          <w:rFonts w:ascii="Calibri" w:eastAsia="Calibri" w:hAnsi="Calibri" w:cs="Calibri"/>
          <w:lang w:val="en-US"/>
        </w:rPr>
        <w:t>Start the payment process now: (</w:t>
      </w:r>
      <w:r w:rsidRPr="1E18F5A2">
        <w:rPr>
          <w:rFonts w:ascii="Calibri" w:eastAsia="Calibri" w:hAnsi="Calibri" w:cs="Calibri"/>
          <w:color w:val="4471C4"/>
          <w:lang w:val="en-US"/>
        </w:rPr>
        <w:t>INSERT YOUR LINK TO YOUR INSTITUTION</w:t>
      </w:r>
      <w:r w:rsidR="1BE514A2" w:rsidRPr="1E18F5A2">
        <w:rPr>
          <w:rFonts w:ascii="Calibri" w:eastAsia="Calibri" w:hAnsi="Calibri" w:cs="Calibri"/>
          <w:color w:val="4471C4"/>
          <w:lang w:val="en-US"/>
        </w:rPr>
        <w:t xml:space="preserve">’S </w:t>
      </w:r>
      <w:r w:rsidR="002A7553" w:rsidRPr="1E18F5A2">
        <w:rPr>
          <w:rFonts w:ascii="Calibri" w:eastAsia="Calibri" w:hAnsi="Calibri" w:cs="Calibri"/>
          <w:color w:val="4471C4"/>
          <w:lang w:val="en-US"/>
        </w:rPr>
        <w:t>STUDENT PORTAL</w:t>
      </w:r>
      <w:r w:rsidR="00930AC3">
        <w:rPr>
          <w:rFonts w:ascii="Calibri" w:eastAsia="Calibri" w:hAnsi="Calibri" w:cs="Calibri"/>
          <w:color w:val="4471C4"/>
          <w:lang w:val="en-US"/>
        </w:rPr>
        <w:t>/PAYMENT PAGE</w:t>
      </w:r>
      <w:r w:rsidR="002A7553" w:rsidRPr="1E18F5A2">
        <w:rPr>
          <w:rFonts w:ascii="Calibri" w:eastAsia="Calibri" w:hAnsi="Calibri" w:cs="Calibri"/>
          <w:color w:val="4471C4"/>
          <w:lang w:val="en-US"/>
        </w:rPr>
        <w:t xml:space="preserve"> </w:t>
      </w:r>
      <w:r w:rsidRPr="1E18F5A2">
        <w:rPr>
          <w:rFonts w:ascii="Calibri" w:eastAsia="Calibri" w:hAnsi="Calibri" w:cs="Calibri"/>
          <w:color w:val="4471C4"/>
          <w:lang w:val="en-US"/>
        </w:rPr>
        <w:t>HER</w:t>
      </w:r>
      <w:r w:rsidR="00CD2B26" w:rsidRPr="1E18F5A2">
        <w:rPr>
          <w:rFonts w:ascii="Calibri" w:eastAsia="Calibri" w:hAnsi="Calibri" w:cs="Calibri"/>
          <w:color w:val="4471C4"/>
          <w:lang w:val="en-US"/>
        </w:rPr>
        <w:t>E</w:t>
      </w:r>
      <w:r w:rsidRPr="1E18F5A2">
        <w:rPr>
          <w:rFonts w:ascii="Calibri" w:eastAsia="Calibri" w:hAnsi="Calibri" w:cs="Calibri"/>
          <w:lang w:val="en-US"/>
        </w:rPr>
        <w:t>)</w:t>
      </w:r>
      <w:r w:rsidRPr="1E18F5A2">
        <w:rPr>
          <w:rFonts w:ascii="Calibri" w:eastAsia="Calibri" w:hAnsi="Calibri" w:cs="Calibri"/>
        </w:rPr>
        <w:t xml:space="preserve"> </w:t>
      </w:r>
    </w:p>
    <w:p w14:paraId="3B3C8971" w14:textId="5109081D" w:rsidR="0032490F" w:rsidRPr="00CD2B26" w:rsidRDefault="0032490F" w:rsidP="00CD2B26">
      <w:pPr>
        <w:spacing w:line="257" w:lineRule="auto"/>
      </w:pPr>
      <w:r>
        <w:rPr>
          <w:rFonts w:ascii="Calibri" w:eastAsia="Calibri" w:hAnsi="Calibri" w:cs="Calibri"/>
        </w:rPr>
        <w:t>(</w:t>
      </w:r>
      <w:r w:rsidRPr="0032490F">
        <w:rPr>
          <w:rFonts w:ascii="Calibri" w:eastAsia="Calibri" w:hAnsi="Calibri" w:cs="Calibri"/>
          <w:color w:val="4472C4" w:themeColor="accent1"/>
        </w:rPr>
        <w:t>YOUR SIGNATURE</w:t>
      </w:r>
      <w:r>
        <w:rPr>
          <w:rFonts w:ascii="Calibri" w:eastAsia="Calibri" w:hAnsi="Calibri" w:cs="Calibri"/>
        </w:rPr>
        <w:t>)</w:t>
      </w:r>
    </w:p>
    <w:p w14:paraId="730BB775" w14:textId="5D5C41D5" w:rsidR="00E17E03" w:rsidRDefault="00262B4E" w:rsidP="51E2127F">
      <w:pPr>
        <w:spacing w:line="257" w:lineRule="auto"/>
        <w:rPr>
          <w:rFonts w:ascii="Calibri" w:eastAsia="Calibri" w:hAnsi="Calibri" w:cs="Calibri"/>
          <w:lang w:val="en-US"/>
        </w:rPr>
      </w:pPr>
      <w:r w:rsidRPr="51E2127F">
        <w:rPr>
          <w:rFonts w:ascii="Calibri" w:eastAsia="Calibri" w:hAnsi="Calibri" w:cs="Calibri"/>
          <w:b/>
          <w:bCs/>
          <w:lang w:val="en-US"/>
        </w:rPr>
        <w:t>-------------------------------------------------------------------------------------------------------------------------------------</w:t>
      </w:r>
    </w:p>
    <w:sectPr w:rsidR="00E17E03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Ciarán Busby" w:date="2023-05-08T13:38:00Z" w:initials="CB">
    <w:p w14:paraId="4267DD4D" w14:textId="71557AB0" w:rsidR="70435BDF" w:rsidRDefault="70435BDF">
      <w:r>
        <w:t>Embed your Institutions Student portal</w:t>
      </w:r>
      <w:r w:rsidR="00930AC3">
        <w:t>/payments page</w:t>
      </w:r>
      <w:r>
        <w:t xml:space="preserve"> link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67DD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3000D82" w16cex:dateUtc="2023-05-08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67DD4D" w16cid:durableId="33000D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149A" w14:textId="77777777" w:rsidR="003360EC" w:rsidRDefault="003360EC" w:rsidP="00E17E03">
      <w:pPr>
        <w:spacing w:after="0" w:line="240" w:lineRule="auto"/>
      </w:pPr>
      <w:r>
        <w:separator/>
      </w:r>
    </w:p>
  </w:endnote>
  <w:endnote w:type="continuationSeparator" w:id="0">
    <w:p w14:paraId="6882EE51" w14:textId="77777777" w:rsidR="003360EC" w:rsidRDefault="003360EC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BA06" w14:textId="2F711B38" w:rsidR="00E84318" w:rsidRDefault="00E8431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12E0218" wp14:editId="4966AF4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7e814462880089d88279a637" descr="{&quot;HashCode&quot;:-19082116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EA15855" w14:textId="25897B31" w:rsidR="00E84318" w:rsidRPr="00E84318" w:rsidRDefault="00E84318" w:rsidP="00E8431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8431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2E0218" id="_x0000_t202" coordsize="21600,21600" o:spt="202" path="m,l,21600r21600,l21600,xe">
              <v:stroke joinstyle="miter"/>
              <v:path gradientshapeok="t" o:connecttype="rect"/>
            </v:shapetype>
            <v:shape id="MSIPCM7e814462880089d88279a637" o:spid="_x0000_s1026" type="#_x0000_t202" alt="{&quot;HashCode&quot;:-190821161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0EA15855" w14:textId="25897B31" w:rsidR="00E84318" w:rsidRPr="00E84318" w:rsidRDefault="00E84318" w:rsidP="00E8431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84318">
                      <w:rPr>
                        <w:rFonts w:ascii="Calibri" w:hAnsi="Calibri" w:cs="Calibri"/>
                        <w:color w:val="000000"/>
                        <w:sz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53B6E" w14:textId="77777777" w:rsidR="003360EC" w:rsidRDefault="003360EC" w:rsidP="00E17E03">
      <w:pPr>
        <w:spacing w:after="0" w:line="240" w:lineRule="auto"/>
      </w:pPr>
      <w:r>
        <w:separator/>
      </w:r>
    </w:p>
  </w:footnote>
  <w:footnote w:type="continuationSeparator" w:id="0">
    <w:p w14:paraId="30877FD8" w14:textId="77777777" w:rsidR="003360EC" w:rsidRDefault="003360EC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0E9DE1E9" w:rsidR="00E17E03" w:rsidRPr="00E17E03" w:rsidRDefault="00E17E03">
    <w:pPr>
      <w:pStyle w:val="Header"/>
      <w:rPr>
        <w:lang w:val="en-US"/>
      </w:rPr>
    </w:pPr>
    <w:r>
      <w:rPr>
        <w:lang w:val="en-US"/>
      </w:rPr>
      <w:tab/>
      <w:t>TransferMate Educatio</w:t>
    </w:r>
    <w:r w:rsidR="006A1E64">
      <w:rPr>
        <w:lang w:val="en-US"/>
      </w:rPr>
      <w:t>n</w:t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79FC"/>
    <w:multiLevelType w:val="hybridMultilevel"/>
    <w:tmpl w:val="5A4A3BA2"/>
    <w:lvl w:ilvl="0" w:tplc="3E92D4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DA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6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2E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C4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4C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6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C4E91"/>
    <w:multiLevelType w:val="hybridMultilevel"/>
    <w:tmpl w:val="0DCC8E8A"/>
    <w:lvl w:ilvl="0" w:tplc="B8669D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A5C26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F65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2066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ACF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CD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A4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E8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A48B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67666"/>
    <w:multiLevelType w:val="hybridMultilevel"/>
    <w:tmpl w:val="2BAE408C"/>
    <w:lvl w:ilvl="0" w:tplc="C9927D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71D3A"/>
    <w:multiLevelType w:val="hybridMultilevel"/>
    <w:tmpl w:val="F744AA10"/>
    <w:lvl w:ilvl="0" w:tplc="DB365FE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BDCF4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8A1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68E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0C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B68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E67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B2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21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321466">
    <w:abstractNumId w:val="0"/>
  </w:num>
  <w:num w:numId="2" w16cid:durableId="38015573">
    <w:abstractNumId w:val="3"/>
  </w:num>
  <w:num w:numId="3" w16cid:durableId="1819682879">
    <w:abstractNumId w:val="1"/>
  </w:num>
  <w:num w:numId="4" w16cid:durableId="52063176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iarán Busby">
    <w15:presenceInfo w15:providerId="AD" w15:userId="S::cbusby@transfermate.com::3c29bf32-0a36-4588-a6bd-36b7e4d30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24997"/>
    <w:rsid w:val="000B68A2"/>
    <w:rsid w:val="000E3291"/>
    <w:rsid w:val="00130090"/>
    <w:rsid w:val="001B4121"/>
    <w:rsid w:val="001B74E9"/>
    <w:rsid w:val="001D655C"/>
    <w:rsid w:val="001F4ED1"/>
    <w:rsid w:val="00230BAF"/>
    <w:rsid w:val="00262B4E"/>
    <w:rsid w:val="0027525A"/>
    <w:rsid w:val="002A33B2"/>
    <w:rsid w:val="002A7553"/>
    <w:rsid w:val="002C19BA"/>
    <w:rsid w:val="002E38C4"/>
    <w:rsid w:val="00303A3B"/>
    <w:rsid w:val="0030417D"/>
    <w:rsid w:val="0032490F"/>
    <w:rsid w:val="003360EC"/>
    <w:rsid w:val="003628F5"/>
    <w:rsid w:val="00435DEE"/>
    <w:rsid w:val="004B5731"/>
    <w:rsid w:val="004F6A15"/>
    <w:rsid w:val="00506DC0"/>
    <w:rsid w:val="00563FCB"/>
    <w:rsid w:val="0058107B"/>
    <w:rsid w:val="005C193C"/>
    <w:rsid w:val="005D1EA9"/>
    <w:rsid w:val="00602483"/>
    <w:rsid w:val="00611381"/>
    <w:rsid w:val="0063694E"/>
    <w:rsid w:val="006A1E64"/>
    <w:rsid w:val="00707624"/>
    <w:rsid w:val="00753291"/>
    <w:rsid w:val="007C004C"/>
    <w:rsid w:val="008B297E"/>
    <w:rsid w:val="008F41D2"/>
    <w:rsid w:val="00930AC3"/>
    <w:rsid w:val="0093570B"/>
    <w:rsid w:val="00962BD6"/>
    <w:rsid w:val="00980DBA"/>
    <w:rsid w:val="00995ABB"/>
    <w:rsid w:val="00995C9B"/>
    <w:rsid w:val="00A13B48"/>
    <w:rsid w:val="00A1769E"/>
    <w:rsid w:val="00A81022"/>
    <w:rsid w:val="00A84139"/>
    <w:rsid w:val="00B15C34"/>
    <w:rsid w:val="00B232AC"/>
    <w:rsid w:val="00B26E73"/>
    <w:rsid w:val="00B63CF4"/>
    <w:rsid w:val="00B65392"/>
    <w:rsid w:val="00B8367C"/>
    <w:rsid w:val="00BA1A36"/>
    <w:rsid w:val="00CD2B26"/>
    <w:rsid w:val="00CF49F8"/>
    <w:rsid w:val="00D26A25"/>
    <w:rsid w:val="00D6144C"/>
    <w:rsid w:val="00DB4F30"/>
    <w:rsid w:val="00E17E03"/>
    <w:rsid w:val="00E51CEC"/>
    <w:rsid w:val="00E84318"/>
    <w:rsid w:val="00EF599F"/>
    <w:rsid w:val="00F165AE"/>
    <w:rsid w:val="00F32A52"/>
    <w:rsid w:val="00F665F6"/>
    <w:rsid w:val="1BE514A2"/>
    <w:rsid w:val="1E18F5A2"/>
    <w:rsid w:val="1FA41403"/>
    <w:rsid w:val="213FE464"/>
    <w:rsid w:val="238BAFB9"/>
    <w:rsid w:val="2895A794"/>
    <w:rsid w:val="4453CB85"/>
    <w:rsid w:val="45B03403"/>
    <w:rsid w:val="4FFCA0CC"/>
    <w:rsid w:val="50C9077D"/>
    <w:rsid w:val="51E2127F"/>
    <w:rsid w:val="607AE5D8"/>
    <w:rsid w:val="70435BDF"/>
    <w:rsid w:val="7134EA1A"/>
    <w:rsid w:val="73F5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2B4E"/>
    <w:pPr>
      <w:ind w:left="720"/>
      <w:contextualSpacing/>
    </w:pPr>
  </w:style>
  <w:style w:type="paragraph" w:styleId="NoSpacing">
    <w:name w:val="No Spacing"/>
    <w:uiPriority w:val="1"/>
    <w:qFormat/>
    <w:rsid w:val="002A7553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5A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4E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F1BEEC-6FC6-4342-BF70-E18D5DFDAF75}">
  <ds:schemaRefs>
    <ds:schemaRef ds:uri="http://schemas.microsoft.com/office/2006/metadata/properties"/>
    <ds:schemaRef ds:uri="http://schemas.microsoft.com/office/infopath/2007/PartnerControls"/>
    <ds:schemaRef ds:uri="c63a8632-14dd-4ceb-bbcc-e1556f84d2c2"/>
    <ds:schemaRef ds:uri="3f54039e-3428-4dc7-a689-645a93bc8782"/>
  </ds:schemaRefs>
</ds:datastoreItem>
</file>

<file path=customXml/itemProps2.xml><?xml version="1.0" encoding="utf-8"?>
<ds:datastoreItem xmlns:ds="http://schemas.openxmlformats.org/officeDocument/2006/customXml" ds:itemID="{B42447EE-3B54-4DCF-AED0-24A0EAAF23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A360A-C91F-4063-8451-EF2AF2406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a8632-14dd-4ceb-bbcc-e1556f84d2c2"/>
    <ds:schemaRef ds:uri="3f54039e-3428-4dc7-a689-645a93bc8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1715</Characters>
  <Application>Microsoft Office Word</Application>
  <DocSecurity>0</DocSecurity>
  <Lines>35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2</cp:revision>
  <dcterms:created xsi:type="dcterms:W3CDTF">2025-04-08T08:11:00Z</dcterms:created>
  <dcterms:modified xsi:type="dcterms:W3CDTF">2025-04-08T08:11:00Z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  <property fmtid="{D5CDD505-2E9C-101B-9397-08002B2CF9AE}" pid="5" name="_NewReviewCycle">
    <vt:lpwstr/>
  </property>
  <property fmtid="{D5CDD505-2E9C-101B-9397-08002B2CF9AE}" pid="6" name="MSIP_Label_809883c2-c98e-47bb-9665-f01ec16099d6_Enabled">
    <vt:lpwstr>true</vt:lpwstr>
  </property>
  <property fmtid="{D5CDD505-2E9C-101B-9397-08002B2CF9AE}" pid="7" name="MSIP_Label_809883c2-c98e-47bb-9665-f01ec16099d6_SetDate">
    <vt:lpwstr>2023-07-07T12:00:33Z</vt:lpwstr>
  </property>
  <property fmtid="{D5CDD505-2E9C-101B-9397-08002B2CF9AE}" pid="8" name="MSIP_Label_809883c2-c98e-47bb-9665-f01ec16099d6_Method">
    <vt:lpwstr>Privileged</vt:lpwstr>
  </property>
  <property fmtid="{D5CDD505-2E9C-101B-9397-08002B2CF9AE}" pid="9" name="MSIP_Label_809883c2-c98e-47bb-9665-f01ec16099d6_Name">
    <vt:lpwstr>Restricted - External</vt:lpwstr>
  </property>
  <property fmtid="{D5CDD505-2E9C-101B-9397-08002B2CF9AE}" pid="10" name="MSIP_Label_809883c2-c98e-47bb-9665-f01ec16099d6_SiteId">
    <vt:lpwstr>c4b62f1d-01e0-4107-a0cc-5ac886858b23</vt:lpwstr>
  </property>
  <property fmtid="{D5CDD505-2E9C-101B-9397-08002B2CF9AE}" pid="11" name="MSIP_Label_809883c2-c98e-47bb-9665-f01ec16099d6_ActionId">
    <vt:lpwstr>b682fa93-e0ab-4a8e-a680-f915ae5b6908</vt:lpwstr>
  </property>
  <property fmtid="{D5CDD505-2E9C-101B-9397-08002B2CF9AE}" pid="12" name="MSIP_Label_809883c2-c98e-47bb-9665-f01ec16099d6_ContentBits">
    <vt:lpwstr>2</vt:lpwstr>
  </property>
  <property fmtid="{D5CDD505-2E9C-101B-9397-08002B2CF9AE}" pid="13" name="BarclaysDC">
    <vt:lpwstr>Restricted - External</vt:lpwstr>
  </property>
  <property fmtid="{D5CDD505-2E9C-101B-9397-08002B2CF9AE}" pid="14" name="_AdHocReviewCycleID">
    <vt:i4>-1730083851</vt:i4>
  </property>
  <property fmtid="{D5CDD505-2E9C-101B-9397-08002B2CF9AE}" pid="15" name="_EmailSubject">
    <vt:lpwstr>Transfermate: Asset library campHi aign </vt:lpwstr>
  </property>
  <property fmtid="{D5CDD505-2E9C-101B-9397-08002B2CF9AE}" pid="16" name="_AuthorEmail">
    <vt:lpwstr>ulrika.m.andersson@barclays.com</vt:lpwstr>
  </property>
  <property fmtid="{D5CDD505-2E9C-101B-9397-08002B2CF9AE}" pid="17" name="_AuthorEmailDisplayName">
    <vt:lpwstr>Andersson, Ulrika : Barclays International</vt:lpwstr>
  </property>
  <property fmtid="{D5CDD505-2E9C-101B-9397-08002B2CF9AE}" pid="18" name="_PreviousAdHocReviewCycleID">
    <vt:i4>-1947658546</vt:i4>
  </property>
  <property fmtid="{D5CDD505-2E9C-101B-9397-08002B2CF9AE}" pid="19" name="_ReviewingToolsShownOnce">
    <vt:lpwstr/>
  </property>
</Properties>
</file>